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center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02020"/>
          <w:sz w:val="17"/>
        </w:rPr>
      </w:r>
      <w:r>
        <w:rPr>
          <w:rFonts w:ascii="Times New Roman" w:hAnsi="Times New Roman" w:eastAsia="Times New Roman" w:cs="Times New Roman"/>
          <w:color w:val="202020"/>
          <w:sz w:val="17"/>
        </w:rPr>
        <w:t xml:space="preserve">Анонс онлайн-форума на информационных ресурсах, в социальных сетях, родительских чатах, </w:t>
      </w:r>
      <w:r/>
    </w:p>
    <w:p>
      <w:pPr>
        <w:ind w:left="0" w:right="0" w:firstLine="0"/>
        <w:jc w:val="center"/>
        <w:rPr>
          <w:rFonts w:ascii="Arial" w:hAnsi="Arial" w:eastAsia="Arial" w:cs="Arial"/>
          <w:color w:val="000000"/>
          <w:sz w:val="17"/>
          <w:szCs w:val="17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02020"/>
          <w:sz w:val="17"/>
          <w:highlight w:val="white"/>
        </w:rPr>
        <w:t xml:space="preserve">форумах педагогов</w:t>
      </w:r>
      <w:r>
        <w:rPr>
          <w:rFonts w:ascii="Arial" w:hAnsi="Arial" w:eastAsia="Arial" w:cs="Arial"/>
          <w:color w:val="000000"/>
          <w:sz w:val="17"/>
        </w:rPr>
        <w:t xml:space="preserve">:</w:t>
      </w:r>
      <w:r>
        <w:rPr>
          <w:rFonts w:ascii="Arial" w:hAnsi="Arial" w:eastAsia="Arial" w:cs="Arial"/>
          <w:color w:val="000000"/>
          <w:sz w:val="17"/>
          <w:szCs w:val="17"/>
          <w:highlight w:val="none"/>
        </w:rPr>
      </w:r>
      <w:r>
        <w:rPr>
          <w:rFonts w:ascii="Arial" w:hAnsi="Arial" w:eastAsia="Arial" w:cs="Arial"/>
          <w:color w:val="000000"/>
          <w:sz w:val="17"/>
          <w:szCs w:val="17"/>
          <w:highlight w:val="none"/>
        </w:rPr>
      </w:r>
    </w:p>
    <w:p>
      <w:pPr>
        <w:ind w:left="0" w:right="0" w:firstLine="0"/>
        <w:shd w:val="clear" w:color="ffffff" w:fill="ffffff"/>
        <w:rPr>
          <w:rFonts w:ascii="Times New Roman" w:hAnsi="Times New Roman" w:eastAsia="Times New Roman" w:cs="Times New Roman"/>
          <w:b/>
          <w:bCs/>
          <w:color w:val="202020"/>
          <w:sz w:val="17"/>
          <w:szCs w:val="17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202020"/>
          <w:sz w:val="17"/>
        </w:rPr>
      </w:r>
      <w:r>
        <w:rPr>
          <w:rFonts w:ascii="Times New Roman" w:hAnsi="Times New Roman" w:eastAsia="Times New Roman" w:cs="Times New Roman"/>
          <w:b/>
          <w:color w:val="202020"/>
          <w:sz w:val="17"/>
        </w:rPr>
        <w:t xml:space="preserve">Бесплатный онлайн-форум «Ваш билет на бюджет» для учеников 8–11</w:t>
      </w:r>
      <w:r>
        <w:rPr>
          <w:rFonts w:ascii="Times New Roman" w:hAnsi="Times New Roman" w:eastAsia="Times New Roman" w:cs="Times New Roman"/>
          <w:b/>
          <w:color w:val="202020"/>
          <w:sz w:val="17"/>
        </w:rPr>
        <w:t xml:space="preserve"> классов</w:t>
      </w:r>
      <w:r>
        <w:rPr>
          <w:rFonts w:ascii="Times New Roman" w:hAnsi="Times New Roman" w:eastAsia="Times New Roman" w:cs="Times New Roman"/>
          <w:b/>
          <w:bCs/>
          <w:color w:val="202020"/>
          <w:sz w:val="17"/>
          <w:szCs w:val="17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02020"/>
          <w:sz w:val="17"/>
          <w:szCs w:val="17"/>
          <w:highlight w:val="none"/>
        </w:rPr>
      </w:r>
    </w:p>
    <w:p>
      <w:pPr>
        <w:ind w:left="0" w:right="0" w:firstLine="0"/>
        <w:shd w:val="clear" w:color="ffffff" w:fill="ffffff"/>
        <w:rPr>
          <w:rFonts w:ascii="Times New Roman" w:hAnsi="Times New Roman" w:eastAsia="Times New Roman" w:cs="Times New Roman"/>
          <w:b w:val="0"/>
          <w:bCs w:val="0"/>
          <w:color w:val="202020"/>
          <w:sz w:val="17"/>
          <w:szCs w:val="17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highlight w:val="none"/>
        </w:rPr>
        <w:t xml:space="preserve">Онлайн-школа «Фоксфорд» приглашает всех старшеклассников принять участие в онлайн-форуме «Ваш билет на бюджет</w:t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highlight w:val="none"/>
        </w:rPr>
        <w:t xml:space="preserve">». Преподаватели и эксперты по поступлению </w:t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highlight w:val="none"/>
        </w:rPr>
        <w:t xml:space="preserve">расскажут, как сдать экзамены на высокие баллы и найти профессию мечты</w:t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highlight w:val="none"/>
        </w:rPr>
        <w:t xml:space="preserve">. </w:t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szCs w:val="17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szCs w:val="17"/>
          <w:highlight w:val="none"/>
        </w:rPr>
      </w:r>
    </w:p>
    <w:p>
      <w:pPr>
        <w:ind w:left="0" w:right="0" w:firstLine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highlight w:val="none"/>
        </w:rPr>
        <w:t xml:space="preserve">Зарегистрироваться на форум можно по ссылке: https://event.foxford.ru</w:t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highlight w:val="none"/>
        </w:rPr>
        <w:t xml:space="preserve">/</w:t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highlight w:val="none"/>
        </w:rPr>
        <w:t xml:space="preserve"> </w:t>
      </w:r>
      <w:r/>
    </w:p>
    <w:p>
      <w:pPr>
        <w:ind w:left="0" w:right="0" w:firstLine="0"/>
        <w:shd w:val="clear" w:color="ffffff" w:fill="ffffff"/>
        <w:rPr>
          <w:rFonts w:ascii="Times New Roman" w:hAnsi="Times New Roman" w:eastAsia="Times New Roman" w:cs="Times New Roman"/>
          <w:b w:val="0"/>
          <w:bCs w:val="0"/>
          <w:color w:val="202020"/>
          <w:sz w:val="17"/>
          <w:szCs w:val="17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highlight w:val="none"/>
        </w:rPr>
        <w:t xml:space="preserve">Форум пройд</w:t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highlight w:val="none"/>
        </w:rPr>
        <w:t xml:space="preserve">ё</w:t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highlight w:val="none"/>
        </w:rPr>
        <w:t xml:space="preserve">т в формате двух онлайн-вебинаров: 16 ноября с 12</w:t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highlight w:val="none"/>
        </w:rPr>
        <w:t xml:space="preserve">:00</w:t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highlight w:val="none"/>
        </w:rPr>
        <w:t xml:space="preserve"> до 15</w:t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highlight w:val="none"/>
        </w:rPr>
        <w:t xml:space="preserve">:00</w:t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highlight w:val="none"/>
        </w:rPr>
        <w:t xml:space="preserve"> мск для 8</w:t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highlight w:val="none"/>
        </w:rPr>
        <w:t xml:space="preserve">–</w:t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highlight w:val="none"/>
        </w:rPr>
        <w:t xml:space="preserve">9</w:t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highlight w:val="none"/>
        </w:rPr>
        <w:t xml:space="preserve">-х</w:t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highlight w:val="none"/>
        </w:rPr>
        <w:t xml:space="preserve"> классов и 17 ноября с 12</w:t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highlight w:val="none"/>
        </w:rPr>
        <w:t xml:space="preserve">:00</w:t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highlight w:val="none"/>
        </w:rPr>
        <w:t xml:space="preserve"> до 15</w:t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highlight w:val="none"/>
        </w:rPr>
        <w:t xml:space="preserve">:00</w:t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highlight w:val="none"/>
        </w:rPr>
        <w:t xml:space="preserve"> мск для 10</w:t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highlight w:val="none"/>
        </w:rPr>
        <w:t xml:space="preserve">–</w:t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highlight w:val="none"/>
        </w:rPr>
        <w:t xml:space="preserve">11</w:t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highlight w:val="none"/>
        </w:rPr>
        <w:t xml:space="preserve">-х</w:t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highlight w:val="none"/>
        </w:rPr>
        <w:t xml:space="preserve"> классов. </w:t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szCs w:val="17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szCs w:val="17"/>
          <w:highlight w:val="none"/>
        </w:rPr>
      </w:r>
    </w:p>
    <w:p>
      <w:pPr>
        <w:ind w:left="0" w:right="0" w:firstLine="0"/>
        <w:shd w:val="clear" w:color="ffffff" w:fill="ffffff"/>
        <w:rPr>
          <w:rFonts w:ascii="Times New Roman" w:hAnsi="Times New Roman" w:eastAsia="Times New Roman" w:cs="Times New Roman"/>
          <w:b w:val="0"/>
          <w:bCs w:val="0"/>
          <w:color w:val="202020"/>
          <w:sz w:val="17"/>
          <w:szCs w:val="17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highlight w:val="none"/>
        </w:rPr>
        <w:t xml:space="preserve">Что ждёт участников:</w:t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szCs w:val="17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szCs w:val="17"/>
          <w:highlight w:val="none"/>
        </w:rPr>
      </w:r>
    </w:p>
    <w:p>
      <w:pPr>
        <w:pStyle w:val="838"/>
        <w:numPr>
          <w:ilvl w:val="0"/>
          <w:numId w:val="2"/>
        </w:numPr>
        <w:ind w:right="0"/>
        <w:shd w:val="clear" w:color="ffffff" w:fill="ffffff"/>
        <w:rPr>
          <w:rFonts w:ascii="Times New Roman" w:hAnsi="Times New Roman" w:eastAsia="Times New Roman" w:cs="Times New Roman"/>
          <w:b w:val="0"/>
          <w:bCs w:val="0"/>
          <w:color w:val="202020"/>
          <w:sz w:val="17"/>
          <w:szCs w:val="17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highlight w:val="none"/>
        </w:rPr>
        <w:t xml:space="preserve">Проведём </w:t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highlight w:val="none"/>
        </w:rPr>
        <w:t xml:space="preserve">и</w:t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highlight w:val="none"/>
        </w:rPr>
        <w:t xml:space="preserve">нтерактивный тест на профориентацию, результаты которого расшифрует профориентолог</w:t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highlight w:val="none"/>
        </w:rPr>
        <w:t xml:space="preserve">. Он</w:t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highlight w:val="none"/>
        </w:rPr>
        <w:t xml:space="preserve"> объяснит, как определиться с профессией</w:t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szCs w:val="17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szCs w:val="17"/>
          <w:highlight w:val="none"/>
        </w:rPr>
      </w:r>
    </w:p>
    <w:p>
      <w:pPr>
        <w:pStyle w:val="838"/>
        <w:numPr>
          <w:ilvl w:val="0"/>
          <w:numId w:val="2"/>
        </w:numPr>
        <w:ind w:right="0"/>
        <w:shd w:val="clear" w:color="ffffff" w:fill="ffffff"/>
        <w:rPr>
          <w:rFonts w:ascii="Times New Roman" w:hAnsi="Times New Roman" w:eastAsia="Times New Roman" w:cs="Times New Roman"/>
          <w:b w:val="0"/>
          <w:bCs w:val="0"/>
          <w:color w:val="202020"/>
          <w:sz w:val="17"/>
          <w:szCs w:val="17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highlight w:val="none"/>
        </w:rPr>
        <w:t xml:space="preserve">Поможем составить план подготовки к экзаменам на полгода. А ещё обсудим, как выбрать учебное заведение и повысить свои шансы поступ</w:t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highlight w:val="none"/>
        </w:rPr>
        <w:t xml:space="preserve">ить</w:t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highlight w:val="none"/>
        </w:rPr>
        <w:t xml:space="preserve"> на бюджет</w:t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szCs w:val="17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szCs w:val="17"/>
          <w:highlight w:val="none"/>
        </w:rPr>
      </w:r>
    </w:p>
    <w:p>
      <w:pPr>
        <w:pStyle w:val="838"/>
        <w:numPr>
          <w:ilvl w:val="0"/>
          <w:numId w:val="2"/>
        </w:numPr>
        <w:ind w:right="0"/>
        <w:shd w:val="clear" w:color="ffffff" w:fill="ffffff"/>
        <w:rPr>
          <w:rFonts w:ascii="Times New Roman" w:hAnsi="Times New Roman" w:eastAsia="Times New Roman" w:cs="Times New Roman"/>
          <w:b w:val="0"/>
          <w:bCs w:val="0"/>
          <w:color w:val="202020"/>
          <w:sz w:val="17"/>
          <w:szCs w:val="17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highlight w:val="none"/>
        </w:rPr>
        <w:t xml:space="preserve">Расскажем, как пережить подготовку к экзаменам, сохранить нервы и распределить нагрузку во время учёбы</w:t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szCs w:val="17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szCs w:val="17"/>
          <w:highlight w:val="none"/>
        </w:rPr>
      </w:r>
    </w:p>
    <w:p>
      <w:pPr>
        <w:ind w:left="0" w:right="0" w:firstLine="0"/>
        <w:shd w:val="clear" w:color="ffffff" w:fill="ffffff"/>
        <w:rPr>
          <w:rFonts w:ascii="Times New Roman" w:hAnsi="Times New Roman" w:eastAsia="Times New Roman" w:cs="Times New Roman"/>
          <w:b w:val="0"/>
          <w:bCs w:val="0"/>
          <w:color w:val="202020"/>
          <w:sz w:val="17"/>
          <w:szCs w:val="17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highlight w:val="none"/>
        </w:rPr>
        <w:t xml:space="preserve">Все зрители </w:t>
      </w:r>
      <w:del w:id="0" w:author="Наталия Игошева" w:date="2024-10-29T06:38:26Z" oouserid="1130000067872753">
        <w:r>
          <w:rPr>
            <w:rFonts w:ascii="Times New Roman" w:hAnsi="Times New Roman" w:eastAsia="Times New Roman" w:cs="Times New Roman"/>
            <w:b w:val="0"/>
            <w:bCs w:val="0"/>
            <w:color w:val="202020"/>
            <w:sz w:val="17"/>
            <w:highlight w:val="none"/>
          </w:rPr>
          <w:delText xml:space="preserve"> </w:delText>
        </w:r>
      </w:del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highlight w:val="none"/>
        </w:rPr>
        <w:t xml:space="preserve">получат полезные материалы, которые помогут в подготовке к экзаменам, а также шанс выиграть обучение в </w:t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highlight w:val="none"/>
        </w:rPr>
        <w:t xml:space="preserve">Фоксфорде</w:t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highlight w:val="none"/>
        </w:rPr>
        <w:t xml:space="preserve">. </w:t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szCs w:val="17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szCs w:val="17"/>
          <w:highlight w:val="none"/>
        </w:rPr>
      </w:r>
    </w:p>
    <w:p>
      <w:pPr>
        <w:ind w:left="0" w:right="0" w:firstLine="0"/>
        <w:shd w:val="clear" w:color="ffffff" w:fill="ffffff"/>
        <w:rPr>
          <w:rFonts w:ascii="Times New Roman" w:hAnsi="Times New Roman" w:eastAsia="Times New Roman" w:cs="Times New Roman"/>
          <w:b w:val="0"/>
          <w:bCs w:val="0"/>
          <w:sz w:val="17"/>
          <w:szCs w:val="17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highlight w:val="none"/>
        </w:rPr>
        <w:t xml:space="preserve">Регистрируйтесь </w:t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highlight w:val="none"/>
        </w:rPr>
        <w:t xml:space="preserve">на форум</w:t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highlight w:val="none"/>
        </w:rPr>
        <w:t xml:space="preserve">и подключайтесь </w:t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highlight w:val="none"/>
        </w:rPr>
        <w:t xml:space="preserve">к трансляции</w:t>
      </w:r>
      <w:r>
        <w:rPr>
          <w:rFonts w:ascii="Times New Roman" w:hAnsi="Times New Roman" w:eastAsia="Times New Roman" w:cs="Times New Roman"/>
          <w:b w:val="0"/>
          <w:bCs w:val="0"/>
          <w:color w:val="202020"/>
          <w:sz w:val="17"/>
          <w:highlight w:val="none"/>
        </w:rPr>
        <w:t xml:space="preserve">, задавайте вопросы экспертам и получайте подарки!</w:t>
      </w:r>
      <w:r>
        <w:rPr>
          <w:rFonts w:ascii="Times New Roman" w:hAnsi="Times New Roman" w:eastAsia="Times New Roman" w:cs="Times New Roman"/>
          <w:b w:val="0"/>
          <w:bCs w:val="0"/>
          <w:sz w:val="17"/>
          <w:szCs w:val="17"/>
        </w:rPr>
      </w:r>
      <w:r>
        <w:rPr>
          <w:rFonts w:ascii="Times New Roman" w:hAnsi="Times New Roman" w:eastAsia="Times New Roman" w:cs="Times New Roman"/>
          <w:b w:val="0"/>
          <w:bCs w:val="0"/>
          <w:sz w:val="17"/>
          <w:szCs w:val="17"/>
        </w:rPr>
      </w:r>
    </w:p>
    <w:p>
      <w:pPr>
        <w:ind w:left="0" w:right="0" w:firstLine="0"/>
        <w:jc w:val="left"/>
        <w:rPr>
          <w:rFonts w:ascii="Times New Roman" w:hAnsi="Times New Roman" w:eastAsia="Times New Roman" w:cs="Times New Roman"/>
          <w:sz w:val="17"/>
          <w:szCs w:val="17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000000"/>
          <w:sz w:val="17"/>
          <w:highlight w:val="none"/>
        </w:rPr>
      </w:r>
      <w:r>
        <w:rPr>
          <w:rFonts w:ascii="Times New Roman" w:hAnsi="Times New Roman" w:eastAsia="Times New Roman" w:cs="Times New Roman"/>
          <w:sz w:val="17"/>
          <w:szCs w:val="17"/>
        </w:rPr>
      </w:r>
      <w:r>
        <w:rPr>
          <w:rFonts w:ascii="Times New Roman" w:hAnsi="Times New Roman" w:eastAsia="Times New Roman" w:cs="Times New Roman"/>
          <w:sz w:val="17"/>
          <w:szCs w:val="17"/>
        </w:rPr>
      </w:r>
    </w:p>
    <w:p>
      <w:pPr>
        <w:rPr>
          <w14:ligatures w14:val="none"/>
        </w:rPr>
      </w:pPr>
      <w:r>
        <w:rPr>
          <w14:ligatures w14:val="none"/>
        </w:rPr>
      </w:r>
      <w:r>
        <w:rPr>
          <w14:ligatures w14:val="none"/>
        </w:rPr>
      </w:r>
      <w:r>
        <w:rPr>
          <w14:ligatures w14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Courier New">
    <w:panose1 w:val="02070409020205020404"/>
  </w:font>
  <w:font w:name="Arial">
    <w:panose1 w:val="020B0604020202020204"/>
  </w:font>
  <w:font w:name="Wingdings">
    <w:panose1 w:val="05010000000000000000"/>
  </w:font>
  <w:font w:name="Liberation Sans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4"/>
    <w:next w:val="834"/>
    <w:uiPriority w:val="9"/>
    <w:qFormat/>
    <w:pPr>
      <w:keepLines/>
      <w:keepNext/>
      <w:spacing w:before="480" w:after="200"/>
      <w:outlineLvl w:val="0"/>
    </w:pPr>
    <w:rPr>
      <w:rFonts w:ascii="Liberation Sans" w:hAnsi="Liberation Sans" w:eastAsia="Liberation Sans" w:cs="Liberation Sans"/>
      <w:sz w:val="40"/>
      <w:szCs w:val="40"/>
    </w:rPr>
  </w:style>
  <w:style w:type="character" w:styleId="659">
    <w:name w:val="Heading 1 Char"/>
    <w:link w:val="658"/>
    <w:uiPriority w:val="9"/>
    <w:rPr>
      <w:rFonts w:ascii="Liberation Sans" w:hAnsi="Liberation Sans" w:eastAsia="Liberation Sans" w:cs="Liberation Sans"/>
    </w:rPr>
  </w:style>
  <w:style w:type="paragraph" w:styleId="660">
    <w:name w:val="Heading 2"/>
    <w:basedOn w:val="658"/>
    <w:next w:val="834"/>
    <w:link w:val="661"/>
    <w:uiPriority w:val="9"/>
    <w:unhideWhenUsed/>
    <w:qFormat/>
    <w:rPr>
      <w:rFonts w:ascii="Liberation Sans" w:hAnsi="Liberation Sans" w:eastAsia="Liberation Sans" w:cs="Liberation Sans"/>
    </w:rPr>
  </w:style>
  <w:style w:type="character" w:styleId="661">
    <w:name w:val="Heading 2 Char"/>
    <w:link w:val="660"/>
    <w:uiPriority w:val="9"/>
    <w:rPr>
      <w:rFonts w:ascii="Liberation Sans" w:hAnsi="Liberation Sans" w:eastAsia="Liberation Sans" w:cs="Liberation Sans"/>
      <w:sz w:val="34"/>
    </w:rPr>
  </w:style>
  <w:style w:type="paragraph" w:styleId="662">
    <w:name w:val="Heading 3"/>
    <w:basedOn w:val="834"/>
    <w:next w:val="834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Liberation Sans" w:hAnsi="Liberation Sans" w:eastAsia="Arial" w:cs="Liberation Sans"/>
      <w:sz w:val="30"/>
      <w:szCs w:val="30"/>
    </w:rPr>
  </w:style>
  <w:style w:type="character" w:styleId="663">
    <w:name w:val="Heading 3 Char"/>
    <w:link w:val="662"/>
    <w:uiPriority w:val="9"/>
    <w:rPr>
      <w:rFonts w:ascii="Liberation Sans" w:hAnsi="Liberation Sans" w:cs="Liberation Sans"/>
    </w:rPr>
  </w:style>
  <w:style w:type="paragraph" w:styleId="664">
    <w:name w:val="Heading 4"/>
    <w:basedOn w:val="834"/>
    <w:next w:val="834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Liberation Sans" w:hAnsi="Liberation Sans" w:eastAsia="Liberation Sans" w:cs="Liberation Sans"/>
      <w:b/>
      <w:bCs/>
      <w:sz w:val="26"/>
      <w:szCs w:val="26"/>
    </w:rPr>
  </w:style>
  <w:style w:type="character" w:styleId="665">
    <w:name w:val="Heading 4 Char"/>
    <w:link w:val="664"/>
    <w:uiPriority w:val="9"/>
    <w:rPr>
      <w:rFonts w:ascii="Liberation Sans" w:hAnsi="Liberation Sans" w:eastAsia="Liberation Sans" w:cs="Liberation Sans"/>
    </w:rPr>
  </w:style>
  <w:style w:type="paragraph" w:styleId="666">
    <w:name w:val="Heading 5"/>
    <w:basedOn w:val="834"/>
    <w:next w:val="834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Liberation Sans" w:hAnsi="Liberation Sans" w:eastAsia="Liberation Sans" w:cs="Liberation Sans"/>
      <w:b/>
      <w:bCs/>
      <w:sz w:val="24"/>
      <w:szCs w:val="24"/>
    </w:rPr>
  </w:style>
  <w:style w:type="character" w:styleId="667">
    <w:name w:val="Heading 5 Char"/>
    <w:link w:val="666"/>
    <w:uiPriority w:val="9"/>
    <w:rPr>
      <w:rFonts w:ascii="Liberation Sans" w:hAnsi="Liberation Sans" w:eastAsia="Liberation Sans" w:cs="Liberation Sans"/>
    </w:rPr>
  </w:style>
  <w:style w:type="paragraph" w:styleId="668">
    <w:name w:val="Heading 6"/>
    <w:basedOn w:val="834"/>
    <w:next w:val="834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Liberation Sans" w:hAnsi="Liberation Sans" w:eastAsia="Liberation Sans" w:cs="Liberation Sans"/>
      <w:b/>
      <w:bCs/>
      <w:sz w:val="22"/>
      <w:szCs w:val="22"/>
    </w:rPr>
  </w:style>
  <w:style w:type="character" w:styleId="669">
    <w:name w:val="Heading 6 Char"/>
    <w:link w:val="668"/>
    <w:uiPriority w:val="9"/>
    <w:rPr>
      <w:rFonts w:ascii="Liberation Sans" w:hAnsi="Liberation Sans" w:eastAsia="Liberation Sans" w:cs="Liberation Sans"/>
    </w:rPr>
  </w:style>
  <w:style w:type="paragraph" w:styleId="670">
    <w:name w:val="Heading 7"/>
    <w:basedOn w:val="834"/>
    <w:next w:val="834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Liberation Sans" w:hAnsi="Liberation Sans" w:eastAsia="Liberation Sans" w:cs="Liberation Sans"/>
      <w:b/>
      <w:bCs/>
      <w:i/>
      <w:iCs/>
      <w:sz w:val="22"/>
      <w:szCs w:val="22"/>
    </w:rPr>
  </w:style>
  <w:style w:type="character" w:styleId="671">
    <w:name w:val="Heading 7 Char"/>
    <w:link w:val="670"/>
    <w:uiPriority w:val="9"/>
    <w:rPr>
      <w:rFonts w:ascii="Liberation Sans" w:hAnsi="Liberation Sans" w:eastAsia="Liberation Sans" w:cs="Liberation Sans"/>
    </w:rPr>
  </w:style>
  <w:style w:type="paragraph" w:styleId="672">
    <w:name w:val="Heading 8"/>
    <w:basedOn w:val="834"/>
    <w:next w:val="834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Liberation Sans" w:hAnsi="Liberation Sans" w:eastAsia="Liberation Sans" w:cs="Liberation Sans"/>
      <w:i/>
      <w:iCs/>
      <w:sz w:val="22"/>
      <w:szCs w:val="22"/>
    </w:rPr>
  </w:style>
  <w:style w:type="character" w:styleId="673">
    <w:name w:val="Heading 8 Char"/>
    <w:link w:val="672"/>
    <w:uiPriority w:val="9"/>
    <w:rPr>
      <w:rFonts w:ascii="Liberation Sans" w:hAnsi="Liberation Sans" w:eastAsia="Liberation Sans" w:cs="Liberation Sans"/>
    </w:rPr>
  </w:style>
  <w:style w:type="paragraph" w:styleId="674">
    <w:name w:val="Heading 9"/>
    <w:basedOn w:val="834"/>
    <w:next w:val="834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Liberation Sans" w:hAnsi="Liberation Sans" w:eastAsia="Liberation Sans" w:cs="Liberation Sans"/>
      <w:i/>
      <w:iCs/>
      <w:sz w:val="21"/>
      <w:szCs w:val="21"/>
    </w:rPr>
  </w:style>
  <w:style w:type="character" w:styleId="675">
    <w:name w:val="Heading 9 Char"/>
    <w:link w:val="674"/>
    <w:uiPriority w:val="9"/>
    <w:rPr>
      <w:rFonts w:ascii="Liberation Sans" w:hAnsi="Liberation Sans" w:eastAsia="Liberation Sans" w:cs="Liberation Sans"/>
    </w:rPr>
  </w:style>
  <w:style w:type="paragraph" w:styleId="676">
    <w:name w:val="Title"/>
    <w:basedOn w:val="834"/>
    <w:next w:val="834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link w:val="676"/>
    <w:uiPriority w:val="10"/>
    <w:rPr>
      <w:sz w:val="48"/>
      <w:szCs w:val="48"/>
    </w:rPr>
  </w:style>
  <w:style w:type="paragraph" w:styleId="678">
    <w:name w:val="Subtitle"/>
    <w:basedOn w:val="834"/>
    <w:next w:val="834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link w:val="678"/>
    <w:uiPriority w:val="11"/>
    <w:rPr>
      <w:sz w:val="24"/>
      <w:szCs w:val="24"/>
    </w:rPr>
  </w:style>
  <w:style w:type="paragraph" w:styleId="680">
    <w:name w:val="Quote"/>
    <w:basedOn w:val="834"/>
    <w:next w:val="834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4"/>
    <w:next w:val="834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4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link w:val="684"/>
    <w:uiPriority w:val="99"/>
  </w:style>
  <w:style w:type="paragraph" w:styleId="686">
    <w:name w:val="Footer"/>
    <w:basedOn w:val="834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link w:val="686"/>
    <w:uiPriority w:val="99"/>
  </w:style>
  <w:style w:type="paragraph" w:styleId="688">
    <w:name w:val="Caption"/>
    <w:basedOn w:val="834"/>
    <w:next w:val="8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basedOn w:val="83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0">
    <w:name w:val="List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1">
    <w:name w:val="List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2">
    <w:name w:val="List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3">
    <w:name w:val="List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4">
    <w:name w:val="List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5">
    <w:name w:val="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7">
    <w:name w:val="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8">
    <w:name w:val="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9">
    <w:name w:val="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0">
    <w:name w:val="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1">
    <w:name w:val="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2">
    <w:name w:val="Bordered &amp; 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4">
    <w:name w:val="Bordered &amp; 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5">
    <w:name w:val="Bordered &amp; 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6">
    <w:name w:val="Bordered &amp; 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7">
    <w:name w:val="Bordered &amp; 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8">
    <w:name w:val="Bordered &amp; 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9">
    <w:name w:val="Bordered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qFormat/>
    <w:rPr>
      <w:rFonts w:ascii="Liberation Sans" w:hAnsi="Liberation Sans" w:eastAsia="Liberation Sans" w:cs="Liberation Sans"/>
      <w:sz w:val="20"/>
      <w:szCs w:val="20"/>
    </w:rPr>
  </w:style>
  <w:style w:type="table" w:styleId="8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6" w:default="1">
    <w:name w:val="No List"/>
    <w:uiPriority w:val="99"/>
    <w:semiHidden/>
    <w:unhideWhenUsed/>
  </w:style>
  <w:style w:type="paragraph" w:styleId="837">
    <w:name w:val="No Spacing"/>
    <w:basedOn w:val="834"/>
    <w:uiPriority w:val="1"/>
    <w:qFormat/>
    <w:pPr>
      <w:spacing w:after="0" w:line="240" w:lineRule="auto"/>
    </w:pPr>
  </w:style>
  <w:style w:type="paragraph" w:styleId="838">
    <w:name w:val="List Paragraph"/>
    <w:basedOn w:val="834"/>
    <w:uiPriority w:val="34"/>
    <w:qFormat/>
    <w:pPr>
      <w:contextualSpacing/>
      <w:ind w:left="720"/>
    </w:pPr>
  </w:style>
  <w:style w:type="character" w:styleId="839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Анастасия Кожинская</cp:lastModifiedBy>
  <cp:revision>6</cp:revision>
  <dcterms:modified xsi:type="dcterms:W3CDTF">2024-10-29T07:41:02Z</dcterms:modified>
</cp:coreProperties>
</file>